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1603A" w:rsidRDefault="00364675" w:rsidP="00CC535E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364675">
              <w:rPr>
                <w:b/>
                <w:sz w:val="26"/>
                <w:szCs w:val="26"/>
                <w:lang w:val="en-US"/>
              </w:rPr>
              <w:t>203B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53A39" w:rsidRDefault="00CC535E" w:rsidP="00CC535E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 w:rsidRPr="00CC535E">
              <w:rPr>
                <w:b/>
                <w:sz w:val="26"/>
                <w:szCs w:val="26"/>
                <w:lang w:val="en-US"/>
              </w:rPr>
              <w:t>2276825</w:t>
            </w:r>
            <w:bookmarkEnd w:id="0"/>
          </w:p>
        </w:tc>
      </w:tr>
    </w:tbl>
    <w:tbl>
      <w:tblPr>
        <w:tblW w:w="5685" w:type="dxa"/>
        <w:tblInd w:w="93" w:type="dxa"/>
        <w:tblLook w:val="04A0"/>
      </w:tblPr>
      <w:tblGrid>
        <w:gridCol w:w="2140"/>
        <w:gridCol w:w="3545"/>
      </w:tblGrid>
      <w:tr w:rsidR="00CC535E" w:rsidRPr="002C0290" w:rsidTr="000A1067">
        <w:trPr>
          <w:trHeight w:val="36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535E" w:rsidRPr="002C0290" w:rsidRDefault="00CC535E" w:rsidP="000A1067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35E" w:rsidRPr="002C0290" w:rsidRDefault="00CC535E" w:rsidP="000A10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C0290">
              <w:rPr>
                <w:b/>
                <w:bCs/>
                <w:color w:val="000000"/>
                <w:sz w:val="26"/>
                <w:szCs w:val="26"/>
              </w:rPr>
              <w:t>“УТВЕРЖДАЮ”</w:t>
            </w:r>
          </w:p>
        </w:tc>
      </w:tr>
      <w:tr w:rsidR="00CC535E" w:rsidRPr="002C0290" w:rsidTr="000A1067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35E" w:rsidRPr="002C0290" w:rsidRDefault="00CC535E" w:rsidP="000A106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CC535E" w:rsidRPr="002C0290" w:rsidTr="000A1067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35E" w:rsidRPr="002C0290" w:rsidRDefault="00CC535E" w:rsidP="000A106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CC535E" w:rsidRPr="002C0290" w:rsidTr="000A1067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35E" w:rsidRPr="002C0290" w:rsidRDefault="00CC535E" w:rsidP="000A106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«Воронежэнерго»</w:t>
            </w:r>
          </w:p>
        </w:tc>
      </w:tr>
      <w:tr w:rsidR="00CC535E" w:rsidRPr="002C0290" w:rsidTr="000A1067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35E" w:rsidRPr="002C0290" w:rsidRDefault="00CC535E" w:rsidP="000A1067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CC535E" w:rsidRPr="002C0290" w:rsidTr="000A1067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35E" w:rsidRPr="002C0290" w:rsidRDefault="00CC535E" w:rsidP="000A1067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4C6B5F">
        <w:rPr>
          <w:b/>
          <w:sz w:val="26"/>
          <w:szCs w:val="26"/>
        </w:rPr>
        <w:t>(</w:t>
      </w:r>
      <w:r w:rsidR="008D0E2F" w:rsidRPr="00191D05">
        <w:rPr>
          <w:b/>
          <w:sz w:val="26"/>
          <w:szCs w:val="26"/>
        </w:rPr>
        <w:t>Болт М16х</w:t>
      </w:r>
      <w:r w:rsidR="00CC535E">
        <w:rPr>
          <w:b/>
          <w:sz w:val="26"/>
          <w:szCs w:val="26"/>
        </w:rPr>
        <w:t>2</w:t>
      </w:r>
      <w:r w:rsidR="008D0E2F" w:rsidRPr="00191D05">
        <w:rPr>
          <w:b/>
          <w:sz w:val="26"/>
          <w:szCs w:val="26"/>
        </w:rPr>
        <w:t>5</w:t>
      </w:r>
      <w:r w:rsidR="004C6B5F">
        <w:rPr>
          <w:b/>
          <w:sz w:val="26"/>
          <w:szCs w:val="26"/>
        </w:rPr>
        <w:t>).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4C6B5F" w:rsidRDefault="004C6B5F" w:rsidP="004C6B5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4C6B5F" w:rsidRDefault="004C6B5F" w:rsidP="004C6B5F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4C6B5F" w:rsidRDefault="004C6B5F" w:rsidP="004C6B5F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4C6B5F" w:rsidRDefault="004C6B5F" w:rsidP="004C6B5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4C6B5F" w:rsidRDefault="004C6B5F" w:rsidP="004C6B5F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4C6B5F" w:rsidRDefault="004C6B5F" w:rsidP="004C6B5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4C6B5F" w:rsidRDefault="004C6B5F" w:rsidP="004C6B5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4C6B5F" w:rsidRDefault="004C6B5F" w:rsidP="004C6B5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C6B5F" w:rsidRDefault="004C6B5F" w:rsidP="004C6B5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4C6B5F" w:rsidRDefault="004C6B5F" w:rsidP="004C6B5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4C6B5F" w:rsidRDefault="004C6B5F" w:rsidP="004C6B5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</w:t>
      </w:r>
      <w:proofErr w:type="gramStart"/>
      <w:r>
        <w:rPr>
          <w:sz w:val="24"/>
          <w:szCs w:val="24"/>
        </w:rPr>
        <w:t>устанавливающим</w:t>
      </w:r>
      <w:proofErr w:type="gramEnd"/>
      <w:r>
        <w:rPr>
          <w:sz w:val="24"/>
          <w:szCs w:val="24"/>
        </w:rPr>
        <w:t xml:space="preserve"> требования к качеству и экологической безопасности продукции. </w:t>
      </w:r>
    </w:p>
    <w:p w:rsidR="004C6B5F" w:rsidRDefault="004C6B5F" w:rsidP="004C6B5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CC535E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C6B5F" w:rsidRDefault="004C6B5F" w:rsidP="004C6B5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4C6B5F" w:rsidRDefault="004C6B5F" w:rsidP="004C6B5F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4C6B5F" w:rsidRDefault="004C6B5F" w:rsidP="004C6B5F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4C6B5F" w:rsidRDefault="004C6B5F" w:rsidP="004C6B5F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4C6B5F" w:rsidRDefault="004C6B5F" w:rsidP="004C6B5F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4C6B5F" w:rsidRDefault="004C6B5F" w:rsidP="004C6B5F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4C6B5F" w:rsidRDefault="004C6B5F" w:rsidP="004C6B5F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4C6B5F" w:rsidRDefault="004C6B5F" w:rsidP="004C6B5F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4C6B5F" w:rsidRDefault="004C6B5F" w:rsidP="004C6B5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4C6B5F" w:rsidRDefault="004C6B5F" w:rsidP="004C6B5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4C6B5F" w:rsidRDefault="004C6B5F" w:rsidP="004C6B5F">
      <w:pPr>
        <w:spacing w:line="276" w:lineRule="auto"/>
        <w:rPr>
          <w:sz w:val="24"/>
          <w:szCs w:val="24"/>
        </w:rPr>
      </w:pPr>
    </w:p>
    <w:p w:rsidR="004C6B5F" w:rsidRDefault="004C6B5F" w:rsidP="004C6B5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4C6B5F" w:rsidRDefault="004C6B5F" w:rsidP="004C6B5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4C6B5F" w:rsidRDefault="004C6B5F" w:rsidP="004C6B5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C6B5F" w:rsidRDefault="004C6B5F" w:rsidP="004C6B5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4C6B5F" w:rsidRDefault="004C6B5F" w:rsidP="004C6B5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C6B5F" w:rsidRDefault="004C6B5F" w:rsidP="004C6B5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C6B5F" w:rsidRDefault="004C6B5F" w:rsidP="004C6B5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4C6B5F" w:rsidRDefault="004C6B5F" w:rsidP="004C6B5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4C6B5F" w:rsidRDefault="004C6B5F" w:rsidP="004C6B5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4C6B5F" w:rsidRDefault="004C6B5F" w:rsidP="004C6B5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4C6B5F" w:rsidRDefault="004C6B5F" w:rsidP="004C6B5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4C6B5F" w:rsidRDefault="004C6B5F" w:rsidP="004C6B5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4C6B5F" w:rsidRDefault="004C6B5F" w:rsidP="004C6B5F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4C6B5F" w:rsidRDefault="004C6B5F" w:rsidP="004C6B5F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4C6B5F" w:rsidRDefault="004C6B5F" w:rsidP="004C6B5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CC535E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4C6B5F" w:rsidRDefault="004C6B5F" w:rsidP="004C6B5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C6B5F" w:rsidRDefault="004C6B5F" w:rsidP="004C6B5F">
      <w:pPr>
        <w:rPr>
          <w:sz w:val="26"/>
          <w:szCs w:val="26"/>
        </w:rPr>
      </w:pPr>
    </w:p>
    <w:p w:rsidR="00CC535E" w:rsidRDefault="00CC535E" w:rsidP="004C6B5F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bookmarkStart w:id="2" w:name="_GoBack"/>
      <w:bookmarkEnd w:id="2"/>
    </w:p>
    <w:p w:rsidR="00CC535E" w:rsidRDefault="00CC535E" w:rsidP="004C6B5F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p w:rsidR="008F73A3" w:rsidRPr="00697DC5" w:rsidRDefault="00CC535E" w:rsidP="00CC535E">
      <w:pPr>
        <w:pStyle w:val="ad"/>
        <w:tabs>
          <w:tab w:val="left" w:pos="993"/>
        </w:tabs>
        <w:spacing w:line="276" w:lineRule="auto"/>
        <w:ind w:left="709" w:firstLine="0"/>
        <w:jc w:val="left"/>
        <w:rPr>
          <w:sz w:val="22"/>
          <w:szCs w:val="22"/>
        </w:rPr>
      </w:pP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480" w:rsidRDefault="003B6480">
      <w:r>
        <w:separator/>
      </w:r>
    </w:p>
  </w:endnote>
  <w:endnote w:type="continuationSeparator" w:id="0">
    <w:p w:rsidR="003B6480" w:rsidRDefault="003B64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480" w:rsidRDefault="003B6480">
      <w:r>
        <w:separator/>
      </w:r>
    </w:p>
  </w:footnote>
  <w:footnote w:type="continuationSeparator" w:id="0">
    <w:p w:rsidR="003B6480" w:rsidRDefault="003B64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A234C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0E2F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94D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A39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1D05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971FE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4675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480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BD7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6F3D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6B5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3AA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5E9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16D1E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CA8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42CC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0E2F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34C1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433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35E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55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4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73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7B917-0B07-460C-97C6-117C593057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C77833-C643-4321-BC97-DAD26AE218A8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7A5906-6DD3-43DA-8E9E-2DB4A1D15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049A58-8987-40C0-9508-2A2EB91E5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3</Pages>
  <Words>713</Words>
  <Characters>5130</Characters>
  <Application>Microsoft Office Word</Application>
  <DocSecurity>4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Aleksandrov_IM</cp:lastModifiedBy>
  <cp:revision>2</cp:revision>
  <cp:lastPrinted>2010-09-30T13:29:00Z</cp:lastPrinted>
  <dcterms:created xsi:type="dcterms:W3CDTF">2016-09-28T07:27:00Z</dcterms:created>
  <dcterms:modified xsi:type="dcterms:W3CDTF">2016-09-28T07:27:00Z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